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992A7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992A7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315D52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992A7F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7305B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Prva pomoć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992A7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315D52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992A7F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5462F0" w:rsidRDefault="005462F0" w:rsidP="00B0376B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992A7F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AA285F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hitna služba, zdravlje, pružanje prve pomoći </w:t>
            </w:r>
          </w:p>
        </w:tc>
      </w:tr>
      <w:tr w:rsidR="00AA0C99" w:rsidRPr="00FF3B64" w:rsidTr="00992A7F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060452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sk-mpovalec" w:date="2021-09-15T15:46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u</w:t>
              </w:r>
            </w:ins>
            <w:del w:id="1" w:author="sk-mpovalec" w:date="2021-09-15T15:46:00Z">
              <w:r w:rsidR="00315D52" w:rsidDel="0006045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U</w:delText>
              </w:r>
            </w:del>
            <w:r w:rsidR="00315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ključiti djelatnike Crvenog križa ukoliko je to moguće ili učitelja biologije, </w:t>
            </w:r>
            <w:r w:rsidR="006B2FEA">
              <w:rPr>
                <w:rFonts w:ascii="Times New Roman" w:eastAsia="Times New Roman" w:hAnsi="Times New Roman" w:cs="Times New Roman"/>
                <w:sz w:val="24"/>
                <w:szCs w:val="24"/>
              </w:rPr>
              <w:t>pripremiti PPT na temelju P</w:t>
            </w:r>
            <w:r w:rsidR="00955D8D">
              <w:rPr>
                <w:rFonts w:ascii="Times New Roman" w:eastAsia="Times New Roman" w:hAnsi="Times New Roman" w:cs="Times New Roman"/>
                <w:sz w:val="24"/>
                <w:szCs w:val="24"/>
              </w:rPr>
              <w:t>riloga 1</w:t>
            </w:r>
          </w:p>
        </w:tc>
      </w:tr>
      <w:tr w:rsidR="00AA0C99" w:rsidRPr="00FF3B64" w:rsidTr="00992A7F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315D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000000" w:rsidRDefault="000C38D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38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razrednik/razrednica upozorava učenike da današnji sat može biti od životne važnosti za nekoga iz njihove okoline</w:t>
            </w:r>
            <w:del w:id="2" w:author="sk-mpovalec" w:date="2021-09-15T15:46:00Z">
              <w:r w:rsidRPr="000C38D0" w:rsidDel="0006045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,</w:delText>
              </w:r>
            </w:del>
            <w:r w:rsidRPr="000C38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jer će razgovarati o najvažnijim smje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rnicama za pružanje prve pomoći bolesnima ili </w:t>
            </w:r>
            <w:r w:rsidR="006B2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ozlijeđenima. </w:t>
            </w:r>
          </w:p>
          <w:p w:rsidR="00000000" w:rsidRDefault="00475CF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0C38D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3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315D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i učenici razgovara</w:t>
            </w:r>
            <w:r w:rsidR="006B2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 mogućim scenarijima koji zahtijevaju pružanje prve pomoći. Učenici samostalno navode neke situacije. </w:t>
            </w:r>
          </w:p>
          <w:p w:rsidR="00000000" w:rsidRDefault="00315D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na ploču zapisuje „PRVA POMOĆ</w:t>
            </w:r>
            <w:del w:id="3" w:author="sk-mpovalec" w:date="2021-09-15T15:46:00Z">
              <w:r w:rsidDel="0006045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4" w:author="sk-mpovalec" w:date="2021-09-15T15:46:00Z">
              <w:r w:rsidR="0006045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06045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 razgovoru s učenicima dolazi do nekih </w:t>
            </w:r>
            <w:r w:rsidR="006E37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postupaka u pružanju pomoći</w:t>
            </w:r>
            <w:r w:rsidR="00955D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bolesnima ili ozlijeđenima</w:t>
            </w:r>
            <w:r w:rsidR="006E37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B2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 željenih informacija ih navodi putem njima poznatih informacija. Jesi li kada gledao film ili seriju u kojem je nekom od likova pružena prva pomoć. Što se događalo? Opiši.</w:t>
            </w:r>
            <w:bookmarkStart w:id="5" w:name="_GoBack"/>
            <w:bookmarkEnd w:id="5"/>
          </w:p>
          <w:p w:rsidR="00000000" w:rsidRDefault="006E378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PPT – najvažniji postupci u pružanju prve pomoći zbog povrede ili bolesti (Prilog 1)</w:t>
            </w:r>
            <w:ins w:id="6" w:author="sk-mpovalec" w:date="2021-09-15T15:47:00Z">
              <w:r w:rsidR="0006045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955D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Tijekom prezentacije razgovarati s učenicima i zapisivati najvažnije na ploču. </w:t>
            </w:r>
          </w:p>
          <w:p w:rsidR="00000000" w:rsidRDefault="00475C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0C38D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3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Zaključak </w:t>
            </w:r>
          </w:p>
          <w:p w:rsidR="00000000" w:rsidRDefault="00AA285F">
            <w:pPr>
              <w:spacing w:line="36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dijeli učenicima </w:t>
            </w:r>
            <w:r w:rsidR="00992A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izlazne listiće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(Prilog 2). Zajednički ponavljaju najvažnije. </w:t>
            </w:r>
          </w:p>
        </w:tc>
      </w:tr>
    </w:tbl>
    <w:p w:rsidR="000210F5" w:rsidRDefault="00475CFF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55D8D" w:rsidRPr="00955D8D" w:rsidRDefault="00955D8D">
      <w:pPr>
        <w:rPr>
          <w:rFonts w:ascii="Times New Roman" w:hAnsi="Times New Roman" w:cs="Times New Roman"/>
          <w:sz w:val="24"/>
          <w:szCs w:val="24"/>
        </w:rPr>
      </w:pPr>
    </w:p>
    <w:p w:rsidR="00955D8D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Osnove pružanja prve pomoći </w:t>
      </w:r>
    </w:p>
    <w:p w:rsidR="00955D8D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https://www.youtube.com/watch?v=dAVIu8Xw2xY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Krvarenje iz nosa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https://www.youtube.com/watch?v=53z52vPRZlc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Uganuće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https://www.youtube.com/watch?v=ea6kLuztqf4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D8D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Ogrebotina </w:t>
      </w:r>
    </w:p>
    <w:p w:rsidR="00955D8D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https://www.youtube.com/watch?v=Ob-KGCMD1Uw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>Besvjesno stanje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https://www.youtube.com/watch?v=d1VTbwH_c_E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Gušenje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https://www.youtube.com/watch?v=zQ_Lh16kqMk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Jako krvarenje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https://www.youtube.com/watch?v=DPsCKKsqTBU</w:t>
        </w:r>
      </w:hyperlink>
      <w:r w:rsidRPr="000C3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EA3" w:rsidRPr="00955D8D" w:rsidRDefault="000C38D0">
      <w:pPr>
        <w:rPr>
          <w:rFonts w:ascii="Times New Roman" w:hAnsi="Times New Roman" w:cs="Times New Roman"/>
          <w:sz w:val="24"/>
          <w:szCs w:val="24"/>
        </w:rPr>
      </w:pPr>
      <w:r w:rsidRPr="000C38D0">
        <w:rPr>
          <w:rFonts w:ascii="Times New Roman" w:hAnsi="Times New Roman" w:cs="Times New Roman"/>
          <w:sz w:val="24"/>
          <w:szCs w:val="24"/>
        </w:rPr>
        <w:t xml:space="preserve">Otvoreni prijelom </w:t>
      </w:r>
    </w:p>
    <w:p w:rsidR="00213EA3" w:rsidRDefault="000C38D0">
      <w:hyperlink r:id="rId13" w:history="1">
        <w:r w:rsidRPr="000C38D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https://www.youtube.com/watch?v=E633zx_Bdt8</w:t>
        </w:r>
      </w:hyperlink>
      <w:r w:rsidR="00213EA3">
        <w:t xml:space="preserve"> </w:t>
      </w:r>
    </w:p>
    <w:p w:rsidR="00213EA3" w:rsidRDefault="00213EA3"/>
    <w:p w:rsidR="00955D8D" w:rsidRDefault="00955D8D" w:rsidP="00213EA3">
      <w:pPr>
        <w:sectPr w:rsidR="00955D8D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55D8D" w:rsidRDefault="00955D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:rsidR="00955D8D" w:rsidRDefault="00955D8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955D8D" w:rsidRPr="00060452" w:rsidTr="00955D8D">
        <w:tc>
          <w:tcPr>
            <w:tcW w:w="4531" w:type="dxa"/>
          </w:tcPr>
          <w:p w:rsidR="00000000" w:rsidRPr="00060452" w:rsidRDefault="00955D8D" w:rsidP="00060452">
            <w:pPr>
              <w:spacing w:before="24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7" w:author="sk-mpovalec" w:date="2021-09-15T15:47:00Z">
                  <w:rPr>
                    <w:b/>
                    <w:bCs/>
                  </w:rPr>
                </w:rPrChange>
              </w:rPr>
              <w:pPrChange w:id="8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9" w:author="sk-mpovalec" w:date="2021-09-15T15:47:00Z">
                  <w:rPr/>
                </w:rPrChange>
              </w:rPr>
              <w:t>Koji je broj hitnih službi?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10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955D8D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11" w:author="sk-mpovalec" w:date="2021-09-15T15:47:00Z">
                  <w:rPr/>
                </w:rPrChange>
              </w:rPr>
              <w:pPrChange w:id="12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13" w:author="sk-mpovalec" w:date="2021-09-15T15:47:00Z">
                  <w:rPr/>
                </w:rPrChange>
              </w:rPr>
              <w:t>Što trebaš reći kada ti se javi operater?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14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955D8D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15" w:author="sk-mpovalec" w:date="2021-09-15T15:47:00Z">
                  <w:rPr/>
                </w:rPrChange>
              </w:rPr>
              <w:pPrChange w:id="16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17" w:author="sk-mpovalec" w:date="2021-09-15T15:47:00Z">
                  <w:rPr/>
                </w:rPrChange>
              </w:rPr>
              <w:t>Kako provjeravamo je li osoba u nesvjesnom stanju?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18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19" w:author="sk-mpovalec" w:date="2021-09-15T15:47:00Z">
                  <w:rPr/>
                </w:rPrChange>
              </w:rPr>
              <w:pPrChange w:id="20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21" w:author="sk-mpovalec" w:date="2021-09-15T15:47:00Z">
                  <w:rPr/>
                </w:rPrChange>
              </w:rPr>
              <w:t>Koji je postupak</w:t>
            </w:r>
            <w:r w:rsidR="00955D8D" w:rsidRPr="00060452">
              <w:rPr>
                <w:rFonts w:ascii="Times New Roman" w:hAnsi="Times New Roman" w:cs="Times New Roman"/>
                <w:sz w:val="24"/>
                <w:szCs w:val="24"/>
                <w:rPrChange w:id="22" w:author="sk-mpovalec" w:date="2021-09-15T15:47:00Z">
                  <w:rPr/>
                </w:rPrChange>
              </w:rPr>
              <w:t xml:space="preserve"> oživljavanja osobe koja ne diše i ne radi joj srce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23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955D8D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24" w:author="sk-mpovalec" w:date="2021-09-15T15:47:00Z">
                  <w:rPr/>
                </w:rPrChange>
              </w:rPr>
              <w:pPrChange w:id="25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26" w:author="sk-mpovalec" w:date="2021-09-15T15:47:00Z">
                  <w:rPr/>
                </w:rPrChange>
              </w:rPr>
              <w:t xml:space="preserve">Što radimo ako </w:t>
            </w:r>
            <w:r w:rsidR="00AA285F" w:rsidRPr="00060452">
              <w:rPr>
                <w:rFonts w:ascii="Times New Roman" w:hAnsi="Times New Roman" w:cs="Times New Roman"/>
                <w:sz w:val="24"/>
                <w:szCs w:val="24"/>
                <w:rPrChange w:id="27" w:author="sk-mpovalec" w:date="2021-09-15T15:47:00Z">
                  <w:rPr/>
                </w:rPrChange>
              </w:rPr>
              <w:t>kod lakšeg krvarenja?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28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29" w:author="sk-mpovalec" w:date="2021-09-15T15:47:00Z">
                  <w:rPr/>
                </w:rPrChange>
              </w:rPr>
              <w:pPrChange w:id="30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31" w:author="sk-mpovalec" w:date="2021-09-15T15:47:00Z">
                  <w:rPr/>
                </w:rPrChange>
              </w:rPr>
              <w:t>Što je zabranjeno kod krvarenja?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32" w:author="sk-mpovalec" w:date="2021-09-15T15:47:00Z">
                  <w:rPr/>
                </w:rPrChange>
              </w:rPr>
            </w:pPr>
          </w:p>
        </w:tc>
      </w:tr>
      <w:tr w:rsidR="00955D8D" w:rsidRPr="00060452" w:rsidTr="00955D8D">
        <w:tc>
          <w:tcPr>
            <w:tcW w:w="4531" w:type="dxa"/>
          </w:tcPr>
          <w:p w:rsidR="00000000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33" w:author="sk-mpovalec" w:date="2021-09-15T15:47:00Z">
                  <w:rPr/>
                </w:rPrChange>
              </w:rPr>
              <w:pPrChange w:id="34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35" w:author="sk-mpovalec" w:date="2021-09-15T15:47:00Z">
                  <w:rPr/>
                </w:rPrChange>
              </w:rPr>
              <w:t>Što radimo kod opekline 1. stupnja</w:t>
            </w:r>
          </w:p>
        </w:tc>
        <w:tc>
          <w:tcPr>
            <w:tcW w:w="4531" w:type="dxa"/>
          </w:tcPr>
          <w:p w:rsidR="00000000" w:rsidRPr="00060452" w:rsidRDefault="00475CFF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36" w:author="sk-mpovalec" w:date="2021-09-15T15:47:00Z">
                  <w:rPr/>
                </w:rPrChange>
              </w:rPr>
            </w:pPr>
          </w:p>
        </w:tc>
      </w:tr>
    </w:tbl>
    <w:p w:rsidR="00AA285F" w:rsidRPr="00060452" w:rsidRDefault="00AA285F">
      <w:pPr>
        <w:rPr>
          <w:rFonts w:ascii="Times New Roman" w:hAnsi="Times New Roman" w:cs="Times New Roman"/>
          <w:sz w:val="24"/>
          <w:szCs w:val="24"/>
          <w:rPrChange w:id="37" w:author="sk-mpovalec" w:date="2021-09-15T15:47:00Z">
            <w:rPr/>
          </w:rPrChange>
        </w:rPr>
      </w:pPr>
    </w:p>
    <w:p w:rsidR="00AA285F" w:rsidRPr="00060452" w:rsidRDefault="00AA285F">
      <w:pPr>
        <w:rPr>
          <w:rFonts w:ascii="Times New Roman" w:hAnsi="Times New Roman" w:cs="Times New Roman"/>
          <w:sz w:val="24"/>
          <w:szCs w:val="24"/>
          <w:rPrChange w:id="38" w:author="sk-mpovalec" w:date="2021-09-15T15:47:00Z">
            <w:rPr/>
          </w:rPrChange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39" w:author="sk-mpovalec" w:date="2021-09-15T15:47:00Z">
                  <w:rPr/>
                </w:rPrChange>
              </w:rPr>
              <w:pPrChange w:id="40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41" w:author="sk-mpovalec" w:date="2021-09-15T15:47:00Z">
                  <w:rPr/>
                </w:rPrChange>
              </w:rPr>
              <w:t>Koji je broj hitnih službi?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42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43" w:author="sk-mpovalec" w:date="2021-09-15T15:47:00Z">
                  <w:rPr/>
                </w:rPrChange>
              </w:rPr>
              <w:pPrChange w:id="44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45" w:author="sk-mpovalec" w:date="2021-09-15T15:47:00Z">
                  <w:rPr/>
                </w:rPrChange>
              </w:rPr>
              <w:t>Što trebaš reći kada ti se javi operater?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46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47" w:author="sk-mpovalec" w:date="2021-09-15T15:47:00Z">
                  <w:rPr/>
                </w:rPrChange>
              </w:rPr>
              <w:pPrChange w:id="48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49" w:author="sk-mpovalec" w:date="2021-09-15T15:47:00Z">
                  <w:rPr/>
                </w:rPrChange>
              </w:rPr>
              <w:t>Kako provjeravamo je li osoba u nesvjesnom stanju?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50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51" w:author="sk-mpovalec" w:date="2021-09-15T15:47:00Z">
                  <w:rPr/>
                </w:rPrChange>
              </w:rPr>
              <w:pPrChange w:id="52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53" w:author="sk-mpovalec" w:date="2021-09-15T15:47:00Z">
                  <w:rPr/>
                </w:rPrChange>
              </w:rPr>
              <w:t>Koji je postupak oživljavanja osobe koja ne diše i ne radi joj srce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54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55" w:author="sk-mpovalec" w:date="2021-09-15T15:47:00Z">
                  <w:rPr/>
                </w:rPrChange>
              </w:rPr>
              <w:pPrChange w:id="56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57" w:author="sk-mpovalec" w:date="2021-09-15T15:47:00Z">
                  <w:rPr/>
                </w:rPrChange>
              </w:rPr>
              <w:t>Što radimo ako kod lakšeg krvarenja?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58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59" w:author="sk-mpovalec" w:date="2021-09-15T15:47:00Z">
                  <w:rPr/>
                </w:rPrChange>
              </w:rPr>
              <w:pPrChange w:id="60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61" w:author="sk-mpovalec" w:date="2021-09-15T15:47:00Z">
                  <w:rPr/>
                </w:rPrChange>
              </w:rPr>
              <w:t>Što je zabranjeno kod krvarenja?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62" w:author="sk-mpovalec" w:date="2021-09-15T15:47:00Z">
                  <w:rPr/>
                </w:rPrChange>
              </w:rPr>
            </w:pPr>
          </w:p>
        </w:tc>
      </w:tr>
      <w:tr w:rsidR="00AA285F" w:rsidRPr="00060452" w:rsidTr="001969B8">
        <w:tc>
          <w:tcPr>
            <w:tcW w:w="4531" w:type="dxa"/>
          </w:tcPr>
          <w:p w:rsidR="00AA285F" w:rsidRPr="00060452" w:rsidRDefault="00AA285F" w:rsidP="00060452">
            <w:p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  <w:rPrChange w:id="63" w:author="sk-mpovalec" w:date="2021-09-15T15:47:00Z">
                  <w:rPr/>
                </w:rPrChange>
              </w:rPr>
              <w:pPrChange w:id="64" w:author="sk-mpovalec" w:date="2021-09-15T15:47:00Z">
                <w:pPr>
                  <w:spacing w:before="240"/>
                </w:pPr>
              </w:pPrChange>
            </w:pPr>
            <w:r w:rsidRPr="00060452">
              <w:rPr>
                <w:rFonts w:ascii="Times New Roman" w:hAnsi="Times New Roman" w:cs="Times New Roman"/>
                <w:sz w:val="24"/>
                <w:szCs w:val="24"/>
                <w:rPrChange w:id="65" w:author="sk-mpovalec" w:date="2021-09-15T15:47:00Z">
                  <w:rPr/>
                </w:rPrChange>
              </w:rPr>
              <w:t>Što radimo kod opekline 1. stupnja</w:t>
            </w:r>
          </w:p>
        </w:tc>
        <w:tc>
          <w:tcPr>
            <w:tcW w:w="4531" w:type="dxa"/>
          </w:tcPr>
          <w:p w:rsidR="00AA285F" w:rsidRPr="00060452" w:rsidRDefault="00AA285F" w:rsidP="001969B8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rPrChange w:id="66" w:author="sk-mpovalec" w:date="2021-09-15T15:47:00Z">
                  <w:rPr/>
                </w:rPrChange>
              </w:rPr>
            </w:pPr>
          </w:p>
        </w:tc>
      </w:tr>
    </w:tbl>
    <w:p w:rsidR="00F170EF" w:rsidRPr="00060452" w:rsidRDefault="00F170EF">
      <w:pPr>
        <w:rPr>
          <w:rFonts w:ascii="Times New Roman" w:hAnsi="Times New Roman" w:cs="Times New Roman"/>
          <w:sz w:val="24"/>
          <w:szCs w:val="24"/>
          <w:rPrChange w:id="67" w:author="sk-mpovalec" w:date="2021-09-15T15:47:00Z">
            <w:rPr/>
          </w:rPrChange>
        </w:rPr>
      </w:pPr>
    </w:p>
    <w:sectPr w:rsidR="00F170EF" w:rsidRPr="00060452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C637C"/>
    <w:multiLevelType w:val="hybridMultilevel"/>
    <w:tmpl w:val="1904061A"/>
    <w:lvl w:ilvl="0" w:tplc="F7B81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60452"/>
    <w:rsid w:val="00083C9B"/>
    <w:rsid w:val="000A406F"/>
    <w:rsid w:val="000C38D0"/>
    <w:rsid w:val="001470FC"/>
    <w:rsid w:val="00213EA3"/>
    <w:rsid w:val="00285FDE"/>
    <w:rsid w:val="002D523A"/>
    <w:rsid w:val="002E41D1"/>
    <w:rsid w:val="002E7A17"/>
    <w:rsid w:val="003037BC"/>
    <w:rsid w:val="00313FEB"/>
    <w:rsid w:val="00315D52"/>
    <w:rsid w:val="00392DA1"/>
    <w:rsid w:val="003F3103"/>
    <w:rsid w:val="00442C58"/>
    <w:rsid w:val="004612F5"/>
    <w:rsid w:val="00475CFF"/>
    <w:rsid w:val="004B1390"/>
    <w:rsid w:val="00524139"/>
    <w:rsid w:val="005422B4"/>
    <w:rsid w:val="005462F0"/>
    <w:rsid w:val="00573494"/>
    <w:rsid w:val="00582218"/>
    <w:rsid w:val="00582FDF"/>
    <w:rsid w:val="00662406"/>
    <w:rsid w:val="006B2FEA"/>
    <w:rsid w:val="006E3782"/>
    <w:rsid w:val="00721E30"/>
    <w:rsid w:val="007305BC"/>
    <w:rsid w:val="007B6EFC"/>
    <w:rsid w:val="00810E10"/>
    <w:rsid w:val="008B1991"/>
    <w:rsid w:val="008E196B"/>
    <w:rsid w:val="008F7F57"/>
    <w:rsid w:val="00914C7D"/>
    <w:rsid w:val="009354AB"/>
    <w:rsid w:val="0093633A"/>
    <w:rsid w:val="00936FB8"/>
    <w:rsid w:val="00955D8D"/>
    <w:rsid w:val="00992A7F"/>
    <w:rsid w:val="00A05332"/>
    <w:rsid w:val="00A51938"/>
    <w:rsid w:val="00AA0C99"/>
    <w:rsid w:val="00AA285F"/>
    <w:rsid w:val="00B0376B"/>
    <w:rsid w:val="00C270CC"/>
    <w:rsid w:val="00C55B2E"/>
    <w:rsid w:val="00C94C82"/>
    <w:rsid w:val="00CC72EB"/>
    <w:rsid w:val="00CD737E"/>
    <w:rsid w:val="00D04ECA"/>
    <w:rsid w:val="00D1524C"/>
    <w:rsid w:val="00D302E4"/>
    <w:rsid w:val="00D36EF2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a6kLuztqf4" TargetMode="External"/><Relationship Id="rId13" Type="http://schemas.openxmlformats.org/officeDocument/2006/relationships/hyperlink" Target="https://www.youtube.com/watch?v=E633zx_Bdt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53z52vPRZlc" TargetMode="External"/><Relationship Id="rId12" Type="http://schemas.openxmlformats.org/officeDocument/2006/relationships/hyperlink" Target="https://www.youtube.com/watch?v=DPsCKKsqTBU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AVIu8Xw2xY" TargetMode="External"/><Relationship Id="rId11" Type="http://schemas.openxmlformats.org/officeDocument/2006/relationships/hyperlink" Target="https://www.youtube.com/watch?v=zQ_Lh16kqM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d1VTbwH_c_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b-KGCMD1U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4EF2-9B76-4FF9-BFF1-5B11324E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8</cp:revision>
  <dcterms:created xsi:type="dcterms:W3CDTF">2021-09-12T13:05:00Z</dcterms:created>
  <dcterms:modified xsi:type="dcterms:W3CDTF">2021-09-15T13:48:00Z</dcterms:modified>
</cp:coreProperties>
</file>